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06B" w:rsidRPr="00767DE0" w:rsidRDefault="00AD0062" w:rsidP="005130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учеников победителей и призеров </w:t>
      </w:r>
    </w:p>
    <w:p w:rsidR="0051306B" w:rsidRPr="00767DE0" w:rsidRDefault="0051306B" w:rsidP="0051306B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iCs/>
          <w:sz w:val="24"/>
          <w:szCs w:val="24"/>
        </w:rPr>
        <w:t>н</w:t>
      </w:r>
      <w:r w:rsidRPr="00767DE0">
        <w:rPr>
          <w:rFonts w:ascii="Times New Roman" w:hAnsi="Times New Roman" w:cs="Times New Roman"/>
          <w:sz w:val="24"/>
          <w:szCs w:val="24"/>
        </w:rPr>
        <w:t>аучно-образовательной  конференции «</w:t>
      </w:r>
      <w:proofErr w:type="spellStart"/>
      <w:r w:rsidRPr="00767DE0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767DE0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воспитания»-2021 год</w:t>
      </w:r>
    </w:p>
    <w:p w:rsidR="0051306B" w:rsidRDefault="0051306B" w:rsidP="00531859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51306B" w:rsidRDefault="0051306B" w:rsidP="00531859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531859">
        <w:rPr>
          <w:rFonts w:ascii="Times New Roman" w:hAnsi="Times New Roman" w:cs="Times New Roman"/>
          <w:sz w:val="24"/>
          <w:szCs w:val="24"/>
        </w:rPr>
        <w:t>екци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Start"/>
      <w:r w:rsidR="005318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31859">
        <w:rPr>
          <w:rFonts w:ascii="Times New Roman" w:hAnsi="Times New Roman" w:cs="Times New Roman"/>
          <w:sz w:val="24"/>
          <w:szCs w:val="24"/>
        </w:rPr>
        <w:t xml:space="preserve"> </w:t>
      </w:r>
      <w:r w:rsidR="00531859" w:rsidRPr="00C00E43">
        <w:rPr>
          <w:rFonts w:ascii="Times New Roman" w:hAnsi="Times New Roman"/>
          <w:sz w:val="24"/>
          <w:szCs w:val="24"/>
        </w:rPr>
        <w:t>Информационная кибернетика</w:t>
      </w:r>
      <w:ins w:id="0" w:author="н.русь" w:date="2020-12-12T09:33:00Z">
        <w:r w:rsidR="00531859" w:rsidRPr="00C00E43">
          <w:rPr>
            <w:rFonts w:ascii="Times New Roman" w:hAnsi="Times New Roman"/>
            <w:sz w:val="24"/>
            <w:szCs w:val="24"/>
          </w:rPr>
          <w:t xml:space="preserve"> </w:t>
        </w:r>
      </w:ins>
    </w:p>
    <w:p w:rsidR="00531859" w:rsidRPr="00C00E43" w:rsidRDefault="00531859" w:rsidP="00531859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C00E43">
        <w:rPr>
          <w:rFonts w:ascii="Times New Roman" w:hAnsi="Times New Roman"/>
          <w:bCs/>
          <w:sz w:val="24"/>
          <w:szCs w:val="24"/>
          <w:lang w:val="tt-RU"/>
        </w:rPr>
        <w:t>Ответственный: Андреева Светлана Егоровна, учитель информатики</w:t>
      </w:r>
      <w:r w:rsidRPr="005F63EF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tt-RU"/>
        </w:rPr>
        <w:t>первой  квалификационной категории</w:t>
      </w:r>
      <w:r w:rsidRPr="00C00E43">
        <w:rPr>
          <w:rFonts w:ascii="Times New Roman" w:hAnsi="Times New Roman"/>
          <w:bCs/>
          <w:sz w:val="24"/>
          <w:szCs w:val="24"/>
          <w:lang w:val="tt-RU"/>
        </w:rPr>
        <w:t xml:space="preserve">, тел. 89375247794, </w:t>
      </w:r>
      <w:r w:rsidRPr="00C00E43">
        <w:rPr>
          <w:rFonts w:ascii="Times New Roman" w:hAnsi="Times New Roman"/>
          <w:sz w:val="24"/>
          <w:szCs w:val="24"/>
        </w:rPr>
        <w:t>2326000305</w:t>
      </w:r>
      <w:hyperlink r:id="rId4" w:history="1">
        <w:r w:rsidR="008B01A5">
          <w:rPr>
            <w:rStyle w:val="a3"/>
            <w:rFonts w:ascii="Times New Roman" w:hAnsi="Times New Roman"/>
            <w:bCs/>
            <w:sz w:val="24"/>
            <w:szCs w:val="24"/>
          </w:rPr>
          <w:t>@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edu</w:t>
        </w:r>
        <w:proofErr w:type="spellEnd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tatar</w:t>
        </w:r>
        <w:proofErr w:type="spellEnd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ru</w:t>
        </w:r>
        <w:proofErr w:type="spellEnd"/>
      </w:hyperlink>
    </w:p>
    <w:p w:rsidR="00531859" w:rsidRPr="00531859" w:rsidRDefault="00531859" w:rsidP="00531859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  <w:lang w:val="tt-RU"/>
        </w:rPr>
      </w:pPr>
    </w:p>
    <w:p w:rsidR="00531859" w:rsidRPr="00C00E43" w:rsidRDefault="00531859" w:rsidP="0053185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31859" w:rsidRDefault="00531859" w:rsidP="005318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29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6181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5"/>
        <w:gridCol w:w="1760"/>
        <w:gridCol w:w="2265"/>
        <w:gridCol w:w="1957"/>
        <w:gridCol w:w="2972"/>
        <w:gridCol w:w="961"/>
        <w:gridCol w:w="2730"/>
        <w:gridCol w:w="1661"/>
        <w:gridCol w:w="1430"/>
      </w:tblGrid>
      <w:tr w:rsidR="00AD0062" w:rsidRPr="0051306B" w:rsidTr="00AD0062">
        <w:trPr>
          <w:trHeight w:val="570"/>
        </w:trPr>
        <w:tc>
          <w:tcPr>
            <w:tcW w:w="445" w:type="dxa"/>
          </w:tcPr>
          <w:p w:rsidR="00AD0062" w:rsidRPr="0051306B" w:rsidRDefault="00AD0062" w:rsidP="0029600D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062" w:rsidRPr="0051306B" w:rsidRDefault="00AD0062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60" w:type="dxa"/>
          </w:tcPr>
          <w:p w:rsidR="00AD0062" w:rsidRPr="0051306B" w:rsidRDefault="00AD0062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Ф.И.О.ученика</w:t>
            </w:r>
            <w:proofErr w:type="spellEnd"/>
          </w:p>
          <w:p w:rsidR="00AD0062" w:rsidRPr="0051306B" w:rsidRDefault="00AD0062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AD0062" w:rsidRPr="0051306B" w:rsidRDefault="00AD0062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AD0062" w:rsidRPr="0051306B" w:rsidRDefault="00AD0062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AD0062" w:rsidRPr="00C9490D" w:rsidRDefault="00AD0062" w:rsidP="00C94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90D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AD0062" w:rsidRPr="00C9490D" w:rsidRDefault="00AD0062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</w:tcPr>
          <w:p w:rsidR="00AD0062" w:rsidRPr="0051306B" w:rsidRDefault="00AD0062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0" w:type="dxa"/>
          </w:tcPr>
          <w:p w:rsidR="00AD0062" w:rsidRPr="00C9490D" w:rsidRDefault="00AD0062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90D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  <w:proofErr w:type="spellStart"/>
            <w:r w:rsidRPr="00C9490D">
              <w:rPr>
                <w:rFonts w:ascii="Times New Roman" w:hAnsi="Times New Roman" w:cs="Times New Roman"/>
                <w:sz w:val="16"/>
                <w:szCs w:val="16"/>
              </w:rPr>
              <w:t>отправ-я</w:t>
            </w:r>
            <w:proofErr w:type="spellEnd"/>
            <w:r w:rsidRPr="00C9490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30" w:type="dxa"/>
          </w:tcPr>
          <w:p w:rsidR="00AD0062" w:rsidRPr="0051306B" w:rsidRDefault="00AD0062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  <w:p w:rsidR="00AD0062" w:rsidRPr="0051306B" w:rsidRDefault="00AD0062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AD0062" w:rsidRPr="0051306B" w:rsidRDefault="00AD0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AD0062" w:rsidRPr="0051306B" w:rsidRDefault="00AD0062" w:rsidP="00513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AD0062" w:rsidRDefault="00AD0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AD0062" w:rsidRPr="0051306B" w:rsidRDefault="00AD0062" w:rsidP="00AD0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062" w:rsidRPr="0051306B" w:rsidTr="00AD0062">
        <w:trPr>
          <w:trHeight w:val="465"/>
        </w:trPr>
        <w:tc>
          <w:tcPr>
            <w:tcW w:w="445" w:type="dxa"/>
          </w:tcPr>
          <w:p w:rsidR="00AD0062" w:rsidRPr="0051306B" w:rsidRDefault="00AD0062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</w:tcPr>
          <w:p w:rsidR="00AD0062" w:rsidRPr="0051306B" w:rsidRDefault="00AD0062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 xml:space="preserve">Семёнов </w:t>
            </w:r>
            <w:proofErr w:type="spellStart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Данилл</w:t>
            </w:r>
            <w:proofErr w:type="spellEnd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 xml:space="preserve"> Витальевич</w:t>
            </w:r>
          </w:p>
        </w:tc>
        <w:tc>
          <w:tcPr>
            <w:tcW w:w="2265" w:type="dxa"/>
          </w:tcPr>
          <w:p w:rsidR="00AD0062" w:rsidRPr="0051306B" w:rsidRDefault="00AD0062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 xml:space="preserve">422132,Кукморский район </w:t>
            </w:r>
            <w:proofErr w:type="gramStart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Нижняя</w:t>
            </w:r>
            <w:proofErr w:type="gramEnd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 xml:space="preserve"> Русь  ул. Г. Ахметова  д.1а, 88436437214</w:t>
            </w:r>
          </w:p>
        </w:tc>
        <w:tc>
          <w:tcPr>
            <w:tcW w:w="1989" w:type="dxa"/>
          </w:tcPr>
          <w:p w:rsidR="00AD0062" w:rsidRPr="0051306B" w:rsidRDefault="00AD0062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МБОУ "СОШ им. П.Е.Воробьева с. Нижняя Русь»</w:t>
            </w:r>
            <w:proofErr w:type="gramEnd"/>
          </w:p>
        </w:tc>
        <w:tc>
          <w:tcPr>
            <w:tcW w:w="3139" w:type="dxa"/>
          </w:tcPr>
          <w:p w:rsidR="00AD0062" w:rsidRPr="0051306B" w:rsidRDefault="00AD0062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" Компьютерные игры: вред или польза?"</w:t>
            </w:r>
          </w:p>
        </w:tc>
        <w:tc>
          <w:tcPr>
            <w:tcW w:w="990" w:type="dxa"/>
          </w:tcPr>
          <w:p w:rsidR="00AD0062" w:rsidRPr="0051306B" w:rsidRDefault="00AD0062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2730" w:type="dxa"/>
          </w:tcPr>
          <w:p w:rsidR="00AD0062" w:rsidRPr="0051306B" w:rsidRDefault="00AD0062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2326000305@edu.tatar.ru 89375247794</w:t>
            </w:r>
          </w:p>
        </w:tc>
        <w:tc>
          <w:tcPr>
            <w:tcW w:w="1665" w:type="dxa"/>
          </w:tcPr>
          <w:p w:rsidR="00AD0062" w:rsidRPr="0051306B" w:rsidRDefault="00AD0062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Андреева Светлана Егоровна</w:t>
            </w:r>
          </w:p>
        </w:tc>
        <w:tc>
          <w:tcPr>
            <w:tcW w:w="1198" w:type="dxa"/>
          </w:tcPr>
          <w:p w:rsidR="00AD0062" w:rsidRPr="0051306B" w:rsidRDefault="00AD0062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253C11" w:rsidRDefault="00253C11"/>
    <w:sectPr w:rsidR="00253C11" w:rsidSect="0053185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1859"/>
    <w:rsid w:val="00253C11"/>
    <w:rsid w:val="002D76FA"/>
    <w:rsid w:val="00426698"/>
    <w:rsid w:val="0051306B"/>
    <w:rsid w:val="00531859"/>
    <w:rsid w:val="008555E1"/>
    <w:rsid w:val="008B01A5"/>
    <w:rsid w:val="00AD0062"/>
    <w:rsid w:val="00B305A1"/>
    <w:rsid w:val="00C9490D"/>
    <w:rsid w:val="00E63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318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su_ganieva8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Company>Home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2021-11-09T18:17:00Z</dcterms:created>
  <dcterms:modified xsi:type="dcterms:W3CDTF">2021-11-09T18:17:00Z</dcterms:modified>
</cp:coreProperties>
</file>